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B6B" w:rsidRPr="00083D75" w:rsidRDefault="001357DE" w:rsidP="00B50BB5">
      <w:pPr>
        <w:tabs>
          <w:tab w:val="right" w:pos="10207"/>
        </w:tabs>
        <w:spacing w:line="276" w:lineRule="auto"/>
        <w:ind w:right="-2" w:firstLine="170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“У</w:t>
      </w:r>
      <w:r w:rsidR="00080B6B" w:rsidRPr="00083D75">
        <w:rPr>
          <w:b/>
          <w:sz w:val="26"/>
          <w:szCs w:val="26"/>
        </w:rPr>
        <w:t>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275"/>
      </w:tblGrid>
      <w:tr w:rsidR="00770193" w:rsidRPr="001E08D7" w:rsidTr="00C8659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1E08D7" w:rsidRDefault="00770193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1E08D7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624170" w:rsidRDefault="004C59DF" w:rsidP="00A6242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624170">
              <w:rPr>
                <w:b/>
                <w:sz w:val="24"/>
                <w:szCs w:val="24"/>
              </w:rPr>
              <w:t>402A</w:t>
            </w:r>
            <w:r w:rsidR="00624170" w:rsidRPr="00624170">
              <w:rPr>
                <w:b/>
                <w:sz w:val="24"/>
                <w:szCs w:val="24"/>
              </w:rPr>
              <w:t>_</w:t>
            </w:r>
          </w:p>
        </w:tc>
      </w:tr>
      <w:tr w:rsidR="00770193" w:rsidRPr="003636A0" w:rsidTr="00C86599">
        <w:trPr>
          <w:trHeight w:val="2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624170" w:rsidRDefault="00770193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1E08D7">
              <w:rPr>
                <w:b/>
                <w:sz w:val="24"/>
                <w:szCs w:val="24"/>
              </w:rPr>
              <w:t xml:space="preserve">Номер материала </w:t>
            </w:r>
            <w:r w:rsidRPr="00624170">
              <w:rPr>
                <w:b/>
                <w:sz w:val="24"/>
                <w:szCs w:val="24"/>
              </w:rPr>
              <w:t>SAP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93" w:rsidRPr="00624170" w:rsidRDefault="00312352" w:rsidP="00C86599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624170">
              <w:rPr>
                <w:b/>
                <w:sz w:val="24"/>
                <w:szCs w:val="24"/>
              </w:rPr>
              <w:t>20</w:t>
            </w:r>
            <w:r w:rsidR="00A62429">
              <w:rPr>
                <w:b/>
                <w:sz w:val="24"/>
                <w:szCs w:val="24"/>
              </w:rPr>
              <w:t>01163</w:t>
            </w:r>
          </w:p>
        </w:tc>
      </w:tr>
    </w:tbl>
    <w:p w:rsidR="00080B6B" w:rsidRDefault="00080B6B" w:rsidP="00080B6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080B6B" w:rsidRDefault="00080B6B" w:rsidP="00080B6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080B6B" w:rsidRPr="00EB40C8" w:rsidRDefault="00080B6B" w:rsidP="00080B6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080B6B" w:rsidRPr="00EB40C8" w:rsidRDefault="00080B6B" w:rsidP="00080B6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080B6B" w:rsidRPr="00EB40C8" w:rsidRDefault="00080B6B" w:rsidP="00080B6B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1F5706" w:rsidRDefault="001F5706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D64A4F" w:rsidRPr="00EB40C8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770193" w:rsidRDefault="004F6968" w:rsidP="00773399">
      <w:pPr>
        <w:ind w:firstLine="0"/>
        <w:jc w:val="center"/>
        <w:rPr>
          <w:b/>
          <w:sz w:val="26"/>
          <w:szCs w:val="26"/>
        </w:rPr>
      </w:pPr>
      <w:r w:rsidRPr="00770193">
        <w:rPr>
          <w:b/>
          <w:sz w:val="26"/>
          <w:szCs w:val="26"/>
        </w:rPr>
        <w:t xml:space="preserve">на </w:t>
      </w:r>
      <w:r w:rsidR="00612811" w:rsidRPr="00770193">
        <w:rPr>
          <w:b/>
          <w:sz w:val="26"/>
          <w:szCs w:val="26"/>
        </w:rPr>
        <w:t xml:space="preserve">поставку </w:t>
      </w:r>
      <w:r w:rsidR="0056580D">
        <w:rPr>
          <w:b/>
          <w:sz w:val="26"/>
          <w:szCs w:val="26"/>
        </w:rPr>
        <w:t>электроизоляционных</w:t>
      </w:r>
      <w:r w:rsidR="00143A50">
        <w:rPr>
          <w:b/>
          <w:sz w:val="26"/>
          <w:szCs w:val="26"/>
        </w:rPr>
        <w:t xml:space="preserve"> материалов</w:t>
      </w:r>
      <w:r w:rsidR="00624170" w:rsidRPr="00624170">
        <w:rPr>
          <w:b/>
          <w:sz w:val="26"/>
          <w:szCs w:val="26"/>
        </w:rPr>
        <w:br/>
      </w:r>
      <w:r w:rsidR="00770193" w:rsidRPr="00770193">
        <w:rPr>
          <w:b/>
          <w:sz w:val="26"/>
          <w:szCs w:val="26"/>
        </w:rPr>
        <w:t>(</w:t>
      </w:r>
      <w:r w:rsidR="00A62429">
        <w:rPr>
          <w:b/>
          <w:color w:val="000000"/>
          <w:sz w:val="26"/>
          <w:szCs w:val="26"/>
        </w:rPr>
        <w:t>Картон электроизоляционный ЭВ 1,5</w:t>
      </w:r>
      <w:r w:rsidR="001D5971">
        <w:rPr>
          <w:b/>
          <w:color w:val="000000"/>
          <w:sz w:val="26"/>
          <w:szCs w:val="26"/>
        </w:rPr>
        <w:t xml:space="preserve"> </w:t>
      </w:r>
      <w:r w:rsidR="00624170" w:rsidRPr="00624170">
        <w:rPr>
          <w:b/>
          <w:color w:val="000000"/>
          <w:sz w:val="26"/>
          <w:szCs w:val="26"/>
        </w:rPr>
        <w:t>мм</w:t>
      </w:r>
      <w:r w:rsidR="00770193" w:rsidRPr="00770193">
        <w:rPr>
          <w:b/>
          <w:sz w:val="26"/>
          <w:szCs w:val="26"/>
        </w:rPr>
        <w:t>).</w:t>
      </w:r>
      <w:r w:rsidR="00232E4A" w:rsidRPr="00770193">
        <w:rPr>
          <w:b/>
          <w:sz w:val="26"/>
          <w:szCs w:val="26"/>
        </w:rPr>
        <w:t xml:space="preserve"> </w:t>
      </w:r>
      <w:r w:rsidR="009C0389" w:rsidRPr="00770193">
        <w:rPr>
          <w:b/>
          <w:sz w:val="26"/>
          <w:szCs w:val="26"/>
        </w:rPr>
        <w:t xml:space="preserve"> Лот № </w:t>
      </w:r>
      <w:r w:rsidR="0056580D">
        <w:rPr>
          <w:b/>
          <w:sz w:val="26"/>
          <w:szCs w:val="26"/>
          <w:u w:val="single"/>
        </w:rPr>
        <w:t>402А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BB6726" w:rsidRPr="00020DD3" w:rsidRDefault="00BB6726" w:rsidP="00773399">
      <w:pPr>
        <w:ind w:firstLine="0"/>
        <w:jc w:val="center"/>
        <w:rPr>
          <w:sz w:val="24"/>
          <w:szCs w:val="24"/>
        </w:rPr>
      </w:pPr>
    </w:p>
    <w:p w:rsidR="00612811" w:rsidRDefault="00612811" w:rsidP="003F259E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 w:rsidRPr="00BE5448">
        <w:rPr>
          <w:b/>
          <w:bCs/>
          <w:sz w:val="24"/>
          <w:szCs w:val="24"/>
        </w:rPr>
        <w:t xml:space="preserve">Технические требования к </w:t>
      </w:r>
      <w:r w:rsidR="000D4FD2" w:rsidRPr="00BE5448">
        <w:rPr>
          <w:b/>
          <w:bCs/>
          <w:sz w:val="24"/>
          <w:szCs w:val="24"/>
        </w:rPr>
        <w:t>продукции</w:t>
      </w:r>
      <w:r w:rsidRPr="00BE5448">
        <w:rPr>
          <w:b/>
          <w:bCs/>
          <w:sz w:val="24"/>
          <w:szCs w:val="24"/>
        </w:rPr>
        <w:t>.</w:t>
      </w:r>
    </w:p>
    <w:p w:rsidR="004F4E9E" w:rsidRPr="00BE5448" w:rsidRDefault="00770193" w:rsidP="003F259E">
      <w:pPr>
        <w:pStyle w:val="ad"/>
        <w:numPr>
          <w:ilvl w:val="1"/>
          <w:numId w:val="20"/>
        </w:numPr>
        <w:tabs>
          <w:tab w:val="left" w:pos="1134"/>
        </w:tabs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</w:t>
      </w:r>
      <w:r w:rsidR="00360C6B">
        <w:rPr>
          <w:sz w:val="24"/>
          <w:szCs w:val="24"/>
        </w:rPr>
        <w:t xml:space="preserve">требования и </w:t>
      </w:r>
      <w:r>
        <w:rPr>
          <w:sz w:val="24"/>
          <w:szCs w:val="24"/>
        </w:rPr>
        <w:t xml:space="preserve">характеристики </w:t>
      </w:r>
      <w:r w:rsidR="006F35C5">
        <w:rPr>
          <w:sz w:val="24"/>
          <w:szCs w:val="24"/>
        </w:rPr>
        <w:t>к</w:t>
      </w:r>
      <w:r w:rsidR="006F35C5" w:rsidRPr="006F35C5">
        <w:rPr>
          <w:sz w:val="24"/>
          <w:szCs w:val="24"/>
        </w:rPr>
        <w:t>артон</w:t>
      </w:r>
      <w:r w:rsidR="006F35C5">
        <w:rPr>
          <w:sz w:val="24"/>
          <w:szCs w:val="24"/>
        </w:rPr>
        <w:t>а</w:t>
      </w:r>
      <w:r w:rsidR="006F35C5" w:rsidRPr="006F35C5">
        <w:rPr>
          <w:sz w:val="24"/>
          <w:szCs w:val="24"/>
        </w:rPr>
        <w:t xml:space="preserve"> электроизоляционн</w:t>
      </w:r>
      <w:r w:rsidR="006F35C5">
        <w:rPr>
          <w:sz w:val="24"/>
          <w:szCs w:val="24"/>
        </w:rPr>
        <w:t>ого</w:t>
      </w:r>
      <w:r w:rsidR="006F35C5" w:rsidRPr="006F35C5">
        <w:rPr>
          <w:sz w:val="24"/>
          <w:szCs w:val="24"/>
        </w:rPr>
        <w:t xml:space="preserve"> ЭВ </w:t>
      </w:r>
      <w:r w:rsidRPr="00101DD6">
        <w:rPr>
          <w:sz w:val="24"/>
          <w:szCs w:val="24"/>
        </w:rPr>
        <w:t>должны соответствовать параметрам и быть не ниже</w:t>
      </w:r>
      <w:r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>
        <w:rPr>
          <w:sz w:val="24"/>
          <w:szCs w:val="24"/>
        </w:rPr>
        <w:t>начений приведенных в таблице:</w:t>
      </w:r>
    </w:p>
    <w:p w:rsidR="00035179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>Таблица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977"/>
      </w:tblGrid>
      <w:tr w:rsidR="00616FDF" w:rsidRPr="00E4738C" w:rsidTr="001D5971">
        <w:trPr>
          <w:trHeight w:val="494"/>
        </w:trPr>
        <w:tc>
          <w:tcPr>
            <w:tcW w:w="5778" w:type="dxa"/>
            <w:shd w:val="clear" w:color="auto" w:fill="auto"/>
            <w:vAlign w:val="center"/>
          </w:tcPr>
          <w:p w:rsidR="00616FDF" w:rsidRPr="00E4738C" w:rsidRDefault="00616FDF" w:rsidP="001D5971">
            <w:pPr>
              <w:pStyle w:val="ad"/>
              <w:tabs>
                <w:tab w:val="left" w:pos="1134"/>
              </w:tabs>
              <w:spacing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E4738C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4977" w:type="dxa"/>
            <w:shd w:val="clear" w:color="auto" w:fill="auto"/>
            <w:vAlign w:val="center"/>
          </w:tcPr>
          <w:p w:rsidR="00616FDF" w:rsidRPr="00E4738C" w:rsidRDefault="00616FDF" w:rsidP="001D5971">
            <w:pPr>
              <w:pStyle w:val="ad"/>
              <w:tabs>
                <w:tab w:val="left" w:pos="1134"/>
              </w:tabs>
              <w:spacing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E4738C">
              <w:rPr>
                <w:sz w:val="24"/>
                <w:szCs w:val="24"/>
              </w:rPr>
              <w:t>Значение</w:t>
            </w:r>
          </w:p>
        </w:tc>
      </w:tr>
      <w:tr w:rsidR="00B20155" w:rsidRPr="00E4738C" w:rsidTr="001D5971">
        <w:tc>
          <w:tcPr>
            <w:tcW w:w="5778" w:type="dxa"/>
            <w:shd w:val="clear" w:color="auto" w:fill="auto"/>
            <w:vAlign w:val="center"/>
          </w:tcPr>
          <w:p w:rsidR="00B20155" w:rsidRPr="00E4738C" w:rsidRDefault="00B20155" w:rsidP="00E4738C">
            <w:pPr>
              <w:spacing w:line="0" w:lineRule="atLeast"/>
              <w:ind w:firstLine="0"/>
              <w:jc w:val="left"/>
              <w:rPr>
                <w:sz w:val="24"/>
                <w:szCs w:val="24"/>
              </w:rPr>
            </w:pPr>
            <w:r w:rsidRPr="00E4738C">
              <w:rPr>
                <w:sz w:val="24"/>
                <w:szCs w:val="24"/>
              </w:rPr>
              <w:t>Документ</w:t>
            </w:r>
          </w:p>
        </w:tc>
        <w:tc>
          <w:tcPr>
            <w:tcW w:w="4977" w:type="dxa"/>
            <w:shd w:val="clear" w:color="auto" w:fill="auto"/>
            <w:vAlign w:val="center"/>
          </w:tcPr>
          <w:p w:rsidR="00B20155" w:rsidRPr="00E4738C" w:rsidRDefault="006F35C5" w:rsidP="00E4738C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 w:rsidRPr="006F35C5">
              <w:rPr>
                <w:sz w:val="24"/>
                <w:szCs w:val="24"/>
              </w:rPr>
              <w:t>ГОСТ 2824-86. "Картон электроизоляционный. Технические условия"</w:t>
            </w:r>
          </w:p>
        </w:tc>
      </w:tr>
      <w:tr w:rsidR="00616FDF" w:rsidRPr="00E4738C" w:rsidTr="001D5971">
        <w:tc>
          <w:tcPr>
            <w:tcW w:w="5778" w:type="dxa"/>
            <w:shd w:val="clear" w:color="auto" w:fill="auto"/>
            <w:vAlign w:val="center"/>
          </w:tcPr>
          <w:p w:rsidR="00616FDF" w:rsidRPr="00312352" w:rsidRDefault="00655F3A" w:rsidP="00E4738C">
            <w:pPr>
              <w:spacing w:line="0" w:lineRule="atLeast"/>
              <w:ind w:firstLine="0"/>
              <w:jc w:val="left"/>
              <w:rPr>
                <w:sz w:val="24"/>
                <w:szCs w:val="24"/>
              </w:rPr>
            </w:pPr>
            <w:r w:rsidRPr="00E4738C">
              <w:rPr>
                <w:sz w:val="24"/>
                <w:szCs w:val="24"/>
              </w:rPr>
              <w:t xml:space="preserve">Толщина, </w:t>
            </w:r>
            <w:proofErr w:type="gramStart"/>
            <w:r w:rsidRPr="00E4738C">
              <w:rPr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4977" w:type="dxa"/>
            <w:shd w:val="clear" w:color="auto" w:fill="auto"/>
            <w:vAlign w:val="center"/>
          </w:tcPr>
          <w:p w:rsidR="00616FDF" w:rsidRPr="00312352" w:rsidRDefault="00A62429" w:rsidP="00A62429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55F3A" w:rsidRPr="0031235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50</w:t>
            </w:r>
            <w:r w:rsidR="00655F3A" w:rsidRPr="00312352">
              <w:rPr>
                <w:sz w:val="24"/>
                <w:szCs w:val="24"/>
              </w:rPr>
              <w:t>±0,20;</w:t>
            </w:r>
          </w:p>
        </w:tc>
      </w:tr>
      <w:tr w:rsidR="00616FDF" w:rsidRPr="00E4738C" w:rsidTr="001D5971">
        <w:tc>
          <w:tcPr>
            <w:tcW w:w="5778" w:type="dxa"/>
            <w:shd w:val="clear" w:color="auto" w:fill="auto"/>
            <w:vAlign w:val="center"/>
          </w:tcPr>
          <w:p w:rsidR="00616FDF" w:rsidRPr="00312352" w:rsidRDefault="00655F3A" w:rsidP="00E4738C">
            <w:pPr>
              <w:spacing w:line="0" w:lineRule="atLeast"/>
              <w:ind w:firstLine="0"/>
              <w:jc w:val="left"/>
              <w:rPr>
                <w:sz w:val="24"/>
                <w:szCs w:val="24"/>
              </w:rPr>
            </w:pPr>
            <w:r w:rsidRPr="00E4738C">
              <w:rPr>
                <w:sz w:val="24"/>
                <w:szCs w:val="24"/>
              </w:rPr>
              <w:t xml:space="preserve">Плотность, </w:t>
            </w:r>
            <w:proofErr w:type="gramStart"/>
            <w:r w:rsidRPr="00E4738C">
              <w:rPr>
                <w:sz w:val="24"/>
                <w:szCs w:val="24"/>
              </w:rPr>
              <w:t>г</w:t>
            </w:r>
            <w:proofErr w:type="gramEnd"/>
            <w:r w:rsidRPr="00E4738C">
              <w:rPr>
                <w:sz w:val="24"/>
                <w:szCs w:val="24"/>
              </w:rPr>
              <w:t>/см3, не менее, для картона толщиной 1,00-2,00, мм</w:t>
            </w:r>
          </w:p>
        </w:tc>
        <w:tc>
          <w:tcPr>
            <w:tcW w:w="4977" w:type="dxa"/>
            <w:shd w:val="clear" w:color="auto" w:fill="auto"/>
            <w:vAlign w:val="center"/>
          </w:tcPr>
          <w:p w:rsidR="00616FDF" w:rsidRPr="00312352" w:rsidRDefault="00655F3A" w:rsidP="00E4738C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 w:rsidRPr="00E4738C">
              <w:rPr>
                <w:sz w:val="24"/>
                <w:szCs w:val="24"/>
              </w:rPr>
              <w:t>1,00</w:t>
            </w:r>
          </w:p>
        </w:tc>
      </w:tr>
      <w:tr w:rsidR="00616FDF" w:rsidRPr="00E4738C" w:rsidTr="001D5971">
        <w:tc>
          <w:tcPr>
            <w:tcW w:w="5778" w:type="dxa"/>
            <w:shd w:val="clear" w:color="auto" w:fill="auto"/>
            <w:vAlign w:val="center"/>
          </w:tcPr>
          <w:p w:rsidR="00616FDF" w:rsidRPr="00312352" w:rsidRDefault="00655F3A" w:rsidP="00E4738C">
            <w:pPr>
              <w:spacing w:line="0" w:lineRule="atLeast"/>
              <w:ind w:firstLine="0"/>
              <w:jc w:val="left"/>
              <w:rPr>
                <w:sz w:val="24"/>
                <w:szCs w:val="24"/>
              </w:rPr>
            </w:pPr>
            <w:r w:rsidRPr="00E4738C">
              <w:rPr>
                <w:sz w:val="24"/>
                <w:szCs w:val="24"/>
              </w:rPr>
              <w:t>Предел прочности при растяжении в ма</w:t>
            </w:r>
            <w:r w:rsidR="001D5971">
              <w:rPr>
                <w:sz w:val="24"/>
                <w:szCs w:val="24"/>
              </w:rPr>
              <w:t>шинном направлении, МПа (кгс/</w:t>
            </w:r>
            <w:proofErr w:type="gramStart"/>
            <w:r w:rsidR="001D5971">
              <w:rPr>
                <w:sz w:val="24"/>
                <w:szCs w:val="24"/>
              </w:rPr>
              <w:t>мм</w:t>
            </w:r>
            <w:proofErr w:type="gramEnd"/>
            <w:r w:rsidR="001D5971">
              <w:rPr>
                <w:sz w:val="24"/>
                <w:szCs w:val="24"/>
              </w:rPr>
              <w:t>²</w:t>
            </w:r>
            <w:r w:rsidRPr="00E4738C">
              <w:rPr>
                <w:sz w:val="24"/>
                <w:szCs w:val="24"/>
              </w:rPr>
              <w:t>), не менее</w:t>
            </w:r>
          </w:p>
        </w:tc>
        <w:tc>
          <w:tcPr>
            <w:tcW w:w="4977" w:type="dxa"/>
            <w:shd w:val="clear" w:color="auto" w:fill="auto"/>
            <w:vAlign w:val="center"/>
          </w:tcPr>
          <w:p w:rsidR="00616FDF" w:rsidRPr="00312352" w:rsidRDefault="00655F3A" w:rsidP="00E4738C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 w:rsidRPr="00E4738C">
              <w:rPr>
                <w:sz w:val="24"/>
                <w:szCs w:val="24"/>
              </w:rPr>
              <w:t>85 (8,5)</w:t>
            </w:r>
          </w:p>
        </w:tc>
      </w:tr>
      <w:tr w:rsidR="00616FDF" w:rsidRPr="00E4738C" w:rsidTr="001D5971">
        <w:tc>
          <w:tcPr>
            <w:tcW w:w="5778" w:type="dxa"/>
            <w:shd w:val="clear" w:color="auto" w:fill="auto"/>
            <w:vAlign w:val="center"/>
          </w:tcPr>
          <w:p w:rsidR="00616FDF" w:rsidRPr="00312352" w:rsidRDefault="00655F3A" w:rsidP="00E4738C">
            <w:pPr>
              <w:spacing w:line="0" w:lineRule="atLeast"/>
              <w:ind w:firstLine="0"/>
              <w:jc w:val="left"/>
              <w:rPr>
                <w:sz w:val="24"/>
                <w:szCs w:val="24"/>
              </w:rPr>
            </w:pPr>
            <w:r w:rsidRPr="00E4738C">
              <w:rPr>
                <w:sz w:val="24"/>
                <w:szCs w:val="24"/>
              </w:rPr>
              <w:t>Предел прочности при растяжении в попе</w:t>
            </w:r>
            <w:r w:rsidR="001D5971">
              <w:rPr>
                <w:sz w:val="24"/>
                <w:szCs w:val="24"/>
              </w:rPr>
              <w:t>речном направлении, МПа (кгс/</w:t>
            </w:r>
            <w:proofErr w:type="gramStart"/>
            <w:r w:rsidR="001D5971">
              <w:rPr>
                <w:sz w:val="24"/>
                <w:szCs w:val="24"/>
              </w:rPr>
              <w:t>мм</w:t>
            </w:r>
            <w:proofErr w:type="gramEnd"/>
            <w:r w:rsidR="001D5971">
              <w:rPr>
                <w:sz w:val="24"/>
                <w:szCs w:val="24"/>
              </w:rPr>
              <w:t>²</w:t>
            </w:r>
            <w:r w:rsidRPr="00E4738C">
              <w:rPr>
                <w:sz w:val="24"/>
                <w:szCs w:val="24"/>
              </w:rPr>
              <w:t>), не менее</w:t>
            </w:r>
          </w:p>
        </w:tc>
        <w:tc>
          <w:tcPr>
            <w:tcW w:w="4977" w:type="dxa"/>
            <w:shd w:val="clear" w:color="auto" w:fill="auto"/>
            <w:vAlign w:val="center"/>
          </w:tcPr>
          <w:p w:rsidR="00616FDF" w:rsidRPr="00312352" w:rsidRDefault="00655F3A" w:rsidP="00E4738C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 w:rsidRPr="00E4738C">
              <w:rPr>
                <w:sz w:val="24"/>
                <w:szCs w:val="24"/>
              </w:rPr>
              <w:t>40 (4,0)</w:t>
            </w:r>
          </w:p>
        </w:tc>
      </w:tr>
      <w:tr w:rsidR="00616FDF" w:rsidRPr="00E4738C" w:rsidTr="001D5971">
        <w:tc>
          <w:tcPr>
            <w:tcW w:w="5778" w:type="dxa"/>
            <w:shd w:val="clear" w:color="auto" w:fill="auto"/>
            <w:vAlign w:val="center"/>
          </w:tcPr>
          <w:p w:rsidR="00616FDF" w:rsidRPr="00312352" w:rsidRDefault="00655F3A" w:rsidP="00E4738C">
            <w:pPr>
              <w:spacing w:line="0" w:lineRule="atLeast"/>
              <w:ind w:firstLine="0"/>
              <w:jc w:val="left"/>
              <w:rPr>
                <w:sz w:val="24"/>
                <w:szCs w:val="24"/>
              </w:rPr>
            </w:pPr>
            <w:r w:rsidRPr="00E4738C">
              <w:rPr>
                <w:sz w:val="24"/>
                <w:szCs w:val="24"/>
              </w:rPr>
              <w:t>Электрическая прочность</w:t>
            </w:r>
            <w:r w:rsidR="00B20155" w:rsidRPr="00E4738C">
              <w:rPr>
                <w:sz w:val="24"/>
                <w:szCs w:val="24"/>
              </w:rPr>
              <w:t>,</w:t>
            </w:r>
            <w:r w:rsidRPr="00E4738C">
              <w:rPr>
                <w:sz w:val="24"/>
                <w:szCs w:val="24"/>
              </w:rPr>
              <w:t xml:space="preserve">  кВ/мм, не менее</w:t>
            </w:r>
            <w:r w:rsidR="00B20155" w:rsidRPr="00E4738C">
              <w:rPr>
                <w:sz w:val="24"/>
                <w:szCs w:val="24"/>
              </w:rPr>
              <w:t>,</w:t>
            </w:r>
            <w:r w:rsidRPr="00E4738C">
              <w:rPr>
                <w:sz w:val="24"/>
                <w:szCs w:val="24"/>
              </w:rPr>
              <w:t xml:space="preserve"> в пл</w:t>
            </w:r>
            <w:r w:rsidR="00B20155" w:rsidRPr="00E4738C">
              <w:rPr>
                <w:sz w:val="24"/>
                <w:szCs w:val="24"/>
              </w:rPr>
              <w:t>оском состоянии для картона тол</w:t>
            </w:r>
            <w:r w:rsidRPr="00E4738C">
              <w:rPr>
                <w:sz w:val="24"/>
                <w:szCs w:val="24"/>
              </w:rPr>
              <w:t>щиной 1,00-2,00 мм</w:t>
            </w:r>
          </w:p>
        </w:tc>
        <w:tc>
          <w:tcPr>
            <w:tcW w:w="4977" w:type="dxa"/>
            <w:shd w:val="clear" w:color="auto" w:fill="auto"/>
            <w:vAlign w:val="center"/>
          </w:tcPr>
          <w:p w:rsidR="00616FDF" w:rsidRPr="00312352" w:rsidRDefault="00B20155" w:rsidP="00E4738C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 w:rsidRPr="00E4738C">
              <w:rPr>
                <w:sz w:val="24"/>
                <w:szCs w:val="24"/>
              </w:rPr>
              <w:t>10,0</w:t>
            </w:r>
          </w:p>
        </w:tc>
      </w:tr>
      <w:tr w:rsidR="00616FDF" w:rsidRPr="00E4738C" w:rsidTr="001D5971">
        <w:tc>
          <w:tcPr>
            <w:tcW w:w="5778" w:type="dxa"/>
            <w:shd w:val="clear" w:color="auto" w:fill="auto"/>
          </w:tcPr>
          <w:p w:rsidR="00616FDF" w:rsidRPr="00E4738C" w:rsidRDefault="00B20155" w:rsidP="00E4738C">
            <w:pPr>
              <w:pStyle w:val="ad"/>
              <w:tabs>
                <w:tab w:val="left" w:pos="1134"/>
              </w:tabs>
              <w:spacing w:line="0" w:lineRule="atLeast"/>
              <w:ind w:left="0" w:firstLine="0"/>
              <w:jc w:val="left"/>
              <w:rPr>
                <w:sz w:val="24"/>
                <w:szCs w:val="24"/>
              </w:rPr>
            </w:pPr>
            <w:r w:rsidRPr="00E4738C">
              <w:rPr>
                <w:sz w:val="24"/>
                <w:szCs w:val="24"/>
              </w:rPr>
              <w:t>Массовая доля золы,%, не более</w:t>
            </w:r>
          </w:p>
        </w:tc>
        <w:tc>
          <w:tcPr>
            <w:tcW w:w="4977" w:type="dxa"/>
            <w:shd w:val="clear" w:color="auto" w:fill="auto"/>
          </w:tcPr>
          <w:p w:rsidR="00616FDF" w:rsidRPr="00E4738C" w:rsidRDefault="00B20155" w:rsidP="00E4738C">
            <w:pPr>
              <w:pStyle w:val="ad"/>
              <w:tabs>
                <w:tab w:val="left" w:pos="1134"/>
              </w:tabs>
              <w:spacing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E4738C">
              <w:rPr>
                <w:sz w:val="24"/>
                <w:szCs w:val="24"/>
              </w:rPr>
              <w:t>1,0</w:t>
            </w:r>
          </w:p>
        </w:tc>
      </w:tr>
      <w:tr w:rsidR="00B20155" w:rsidRPr="00E4738C" w:rsidTr="001D5971">
        <w:tc>
          <w:tcPr>
            <w:tcW w:w="5778" w:type="dxa"/>
            <w:shd w:val="clear" w:color="auto" w:fill="auto"/>
          </w:tcPr>
          <w:p w:rsidR="00B20155" w:rsidRPr="00E4738C" w:rsidRDefault="00B20155" w:rsidP="00E4738C">
            <w:pPr>
              <w:pStyle w:val="ad"/>
              <w:tabs>
                <w:tab w:val="left" w:pos="1134"/>
              </w:tabs>
              <w:spacing w:line="0" w:lineRule="atLeast"/>
              <w:ind w:left="0" w:firstLine="0"/>
              <w:jc w:val="left"/>
              <w:rPr>
                <w:sz w:val="24"/>
                <w:szCs w:val="24"/>
              </w:rPr>
            </w:pPr>
            <w:r w:rsidRPr="00E4738C">
              <w:rPr>
                <w:sz w:val="24"/>
                <w:szCs w:val="24"/>
              </w:rPr>
              <w:t>Влажность, %</w:t>
            </w:r>
          </w:p>
        </w:tc>
        <w:tc>
          <w:tcPr>
            <w:tcW w:w="4977" w:type="dxa"/>
            <w:shd w:val="clear" w:color="auto" w:fill="auto"/>
          </w:tcPr>
          <w:p w:rsidR="00B20155" w:rsidRPr="00E4738C" w:rsidRDefault="00B20155" w:rsidP="00E4738C">
            <w:pPr>
              <w:pStyle w:val="ad"/>
              <w:tabs>
                <w:tab w:val="left" w:pos="1134"/>
              </w:tabs>
              <w:spacing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E4738C">
              <w:rPr>
                <w:sz w:val="24"/>
                <w:szCs w:val="24"/>
              </w:rPr>
              <w:t>8</w:t>
            </w:r>
            <w:r w:rsidRPr="00312352">
              <w:rPr>
                <w:sz w:val="24"/>
                <w:szCs w:val="24"/>
              </w:rPr>
              <w:t>±</w:t>
            </w:r>
            <w:r w:rsidRPr="00E4738C">
              <w:rPr>
                <w:sz w:val="24"/>
                <w:szCs w:val="24"/>
              </w:rPr>
              <w:t>2</w:t>
            </w:r>
          </w:p>
        </w:tc>
      </w:tr>
    </w:tbl>
    <w:p w:rsidR="003F259E" w:rsidRDefault="006D24D6" w:rsidP="003F259E">
      <w:pPr>
        <w:pStyle w:val="ad"/>
        <w:tabs>
          <w:tab w:val="left" w:pos="1134"/>
        </w:tabs>
        <w:ind w:left="0" w:firstLine="911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 </w:t>
      </w:r>
    </w:p>
    <w:p w:rsidR="003F259E" w:rsidRDefault="003F259E" w:rsidP="003F259E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Общие требования. </w:t>
      </w:r>
    </w:p>
    <w:p w:rsidR="003F259E" w:rsidRDefault="005313A8" w:rsidP="003F259E">
      <w:pPr>
        <w:pStyle w:val="ad"/>
        <w:numPr>
          <w:ilvl w:val="1"/>
          <w:numId w:val="20"/>
        </w:numPr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3F259E" w:rsidRDefault="003F259E" w:rsidP="003F259E">
      <w:pPr>
        <w:pStyle w:val="ad"/>
        <w:numPr>
          <w:ilvl w:val="2"/>
          <w:numId w:val="20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3F259E" w:rsidRDefault="003F259E" w:rsidP="003F259E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3F259E" w:rsidRDefault="003F259E" w:rsidP="003F259E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</w:t>
      </w:r>
    </w:p>
    <w:p w:rsidR="003F259E" w:rsidRDefault="003F259E" w:rsidP="003F259E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Сертификация должна быть проведена в соответствии с Постановлением государственного Комитета Российской Федерации по стандартизации и метрологии от 16 июля 1999 </w:t>
      </w:r>
      <w:r>
        <w:rPr>
          <w:sz w:val="24"/>
          <w:szCs w:val="24"/>
        </w:rPr>
        <w:lastRenderedPageBreak/>
        <w:t>г. № 36 "О правилах проведения сертификации электрооборудования" (с изменениями от 3 января 2001 г., 21 августа 2002 г.);</w:t>
      </w:r>
    </w:p>
    <w:p w:rsidR="003F259E" w:rsidRDefault="003F259E" w:rsidP="003F259E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Продукция, впервые поставляемая для нужд </w:t>
      </w:r>
      <w:r w:rsidR="006B36A1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Центра», должн</w:t>
      </w:r>
      <w:r w:rsidR="00A402C8">
        <w:rPr>
          <w:sz w:val="24"/>
          <w:szCs w:val="24"/>
        </w:rPr>
        <w:t>а</w:t>
      </w:r>
      <w:r>
        <w:rPr>
          <w:sz w:val="24"/>
          <w:szCs w:val="24"/>
        </w:rPr>
        <w:t xml:space="preserve"> иметь положительное заключение об опытной эксплуатации в </w:t>
      </w:r>
      <w:r w:rsidR="006B36A1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3F259E" w:rsidRDefault="003F259E" w:rsidP="003F259E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Продукция, не использовавшаяся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:rsidR="003F259E" w:rsidRDefault="003F259E" w:rsidP="003F259E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1D5971">
        <w:rPr>
          <w:sz w:val="24"/>
          <w:szCs w:val="24"/>
        </w:rPr>
        <w:t>П</w:t>
      </w:r>
      <w:r w:rsidR="002B5B26">
        <w:rPr>
          <w:sz w:val="24"/>
          <w:szCs w:val="24"/>
        </w:rPr>
        <w:t>АО «</w:t>
      </w:r>
      <w:proofErr w:type="spellStart"/>
      <w:r w:rsidR="002B5B26">
        <w:rPr>
          <w:sz w:val="24"/>
          <w:szCs w:val="24"/>
        </w:rPr>
        <w:t>Россети</w:t>
      </w:r>
      <w:proofErr w:type="spellEnd"/>
      <w:r w:rsidR="002B5B26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3F259E" w:rsidRDefault="003F259E" w:rsidP="003F259E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1D5971">
        <w:rPr>
          <w:sz w:val="24"/>
          <w:szCs w:val="24"/>
        </w:rPr>
        <w:t>П</w:t>
      </w:r>
      <w:r w:rsidR="002B5B26">
        <w:rPr>
          <w:sz w:val="24"/>
          <w:szCs w:val="24"/>
        </w:rPr>
        <w:t>АО «</w:t>
      </w:r>
      <w:proofErr w:type="spellStart"/>
      <w:r w:rsidR="002B5B26">
        <w:rPr>
          <w:sz w:val="24"/>
          <w:szCs w:val="24"/>
        </w:rPr>
        <w:t>Россети</w:t>
      </w:r>
      <w:proofErr w:type="spellEnd"/>
      <w:r w:rsidR="002B5B26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3F259E" w:rsidRDefault="003F259E" w:rsidP="003F259E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:rsidR="003F259E" w:rsidRDefault="003F259E" w:rsidP="003F259E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3F259E" w:rsidRDefault="003F259E" w:rsidP="003F259E">
      <w:pPr>
        <w:pStyle w:val="ad"/>
        <w:numPr>
          <w:ilvl w:val="1"/>
          <w:numId w:val="20"/>
        </w:numPr>
        <w:tabs>
          <w:tab w:val="left" w:pos="0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Участник закупочных процедур на право заключения договора на поставку продукции для нужд </w:t>
      </w:r>
      <w:r w:rsidR="006B36A1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продукции в техническом предложении.</w:t>
      </w:r>
    </w:p>
    <w:p w:rsidR="003F259E" w:rsidRDefault="003F259E" w:rsidP="003F259E">
      <w:pPr>
        <w:pStyle w:val="ad"/>
        <w:numPr>
          <w:ilvl w:val="1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требованиям:</w:t>
      </w:r>
    </w:p>
    <w:p w:rsidR="003F259E" w:rsidRDefault="003F259E" w:rsidP="003F259E">
      <w:pPr>
        <w:pStyle w:val="ad"/>
        <w:numPr>
          <w:ilvl w:val="2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«Правил устройства электроустановок» (ПУЭ) (7-е издание);</w:t>
      </w:r>
    </w:p>
    <w:p w:rsidR="003F259E" w:rsidRDefault="00A66C81" w:rsidP="00A66C81">
      <w:pPr>
        <w:pStyle w:val="ad"/>
        <w:numPr>
          <w:ilvl w:val="2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 w:rsidRPr="00A66C81">
        <w:rPr>
          <w:sz w:val="24"/>
          <w:szCs w:val="24"/>
        </w:rPr>
        <w:t>ГОСТ 2824-86. "Картон электроизоляционный. Технические условия"</w:t>
      </w:r>
      <w:r>
        <w:rPr>
          <w:sz w:val="24"/>
          <w:szCs w:val="24"/>
          <w:lang w:val="en-US"/>
        </w:rPr>
        <w:t>.</w:t>
      </w:r>
    </w:p>
    <w:p w:rsidR="003F259E" w:rsidRDefault="003F259E" w:rsidP="003F259E">
      <w:pPr>
        <w:pStyle w:val="ad"/>
        <w:numPr>
          <w:ilvl w:val="1"/>
          <w:numId w:val="20"/>
        </w:numPr>
        <w:tabs>
          <w:tab w:val="left" w:pos="0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:rsidR="003F259E" w:rsidRDefault="003F259E" w:rsidP="003F259E">
      <w:pPr>
        <w:numPr>
          <w:ilvl w:val="2"/>
          <w:numId w:val="2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продукции должны соответствовать требованиям, указанным в технических условиях изготовителя продукции, </w:t>
      </w:r>
      <w:r>
        <w:rPr>
          <w:color w:val="000000"/>
          <w:sz w:val="24"/>
          <w:szCs w:val="24"/>
        </w:rPr>
        <w:t xml:space="preserve">ГОСТ 14192 – 96 </w:t>
      </w:r>
      <w:r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3F259E" w:rsidRDefault="003F259E" w:rsidP="003F259E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продукции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3F259E" w:rsidRDefault="003F259E" w:rsidP="003F259E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продукции должна производиться в соответствии с требованиями нормативно-технической документации на конкретные типы продукции.</w:t>
      </w:r>
    </w:p>
    <w:p w:rsidR="003F259E" w:rsidRDefault="003F259E" w:rsidP="003F259E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Срок изготовления продукции должен быть не более полугода от момента поставки.</w:t>
      </w:r>
    </w:p>
    <w:p w:rsidR="003F259E" w:rsidRDefault="003F259E" w:rsidP="003F259E">
      <w:pPr>
        <w:spacing w:line="276" w:lineRule="auto"/>
        <w:rPr>
          <w:sz w:val="24"/>
          <w:szCs w:val="24"/>
        </w:rPr>
      </w:pPr>
    </w:p>
    <w:p w:rsidR="003F259E" w:rsidRDefault="003F259E" w:rsidP="003F259E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Гарантийные обязательства.</w:t>
      </w:r>
    </w:p>
    <w:p w:rsidR="003F259E" w:rsidRDefault="003F259E" w:rsidP="003F259E">
      <w:pPr>
        <w:pStyle w:val="ad"/>
        <w:numPr>
          <w:ilvl w:val="1"/>
          <w:numId w:val="20"/>
        </w:numPr>
        <w:tabs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поставляемую продукцию должна распространяться не менее чем на 12 месяцев. Время начала исчисления гарантийного срока – с момента ее поставки Заказчику. Поставщик должен за свой счет и сроки, согласованные с Заказчиком, устранять любые дефекты,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</w:t>
      </w:r>
      <w:r>
        <w:rPr>
          <w:sz w:val="24"/>
          <w:szCs w:val="24"/>
        </w:rPr>
        <w:lastRenderedPageBreak/>
        <w:t>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3F259E" w:rsidRDefault="003F259E" w:rsidP="003F259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F259E" w:rsidRDefault="003F259E" w:rsidP="003F259E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jc w:val="left"/>
        <w:rPr>
          <w:sz w:val="24"/>
          <w:szCs w:val="24"/>
        </w:rPr>
      </w:pPr>
      <w:r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3F259E" w:rsidRDefault="003F259E" w:rsidP="003F259E">
      <w:pPr>
        <w:pStyle w:val="ad"/>
        <w:numPr>
          <w:ilvl w:val="1"/>
          <w:numId w:val="20"/>
        </w:numPr>
        <w:tabs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обеспечивать эксплуатационные показатели в течение установленного срока службы (до списания).</w:t>
      </w:r>
    </w:p>
    <w:p w:rsidR="003F259E" w:rsidRDefault="003F259E" w:rsidP="003F259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F259E" w:rsidRDefault="003F259E" w:rsidP="003F259E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Маркировка, состав технической и эксплуатационной  документации.</w:t>
      </w:r>
    </w:p>
    <w:p w:rsidR="003F259E" w:rsidRDefault="003F259E" w:rsidP="003F259E">
      <w:pPr>
        <w:pStyle w:val="ad"/>
        <w:numPr>
          <w:ilvl w:val="1"/>
          <w:numId w:val="20"/>
        </w:numPr>
        <w:tabs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Маркировка продукции производится непосредственно на изделии или ярлыке.</w:t>
      </w:r>
    </w:p>
    <w:p w:rsidR="003F259E" w:rsidRDefault="003F259E" w:rsidP="003F259E">
      <w:pPr>
        <w:pStyle w:val="ad"/>
        <w:numPr>
          <w:ilvl w:val="1"/>
          <w:numId w:val="20"/>
        </w:numPr>
        <w:tabs>
          <w:tab w:val="left" w:pos="1560"/>
        </w:tabs>
        <w:rPr>
          <w:sz w:val="24"/>
          <w:szCs w:val="24"/>
        </w:rPr>
      </w:pPr>
      <w:r>
        <w:rPr>
          <w:sz w:val="24"/>
          <w:szCs w:val="24"/>
        </w:rPr>
        <w:t>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</w:t>
      </w:r>
      <w:r w:rsidR="00F13D1E" w:rsidRPr="00F13D1E">
        <w:rPr>
          <w:sz w:val="24"/>
          <w:szCs w:val="24"/>
        </w:rPr>
        <w:t>0</w:t>
      </w:r>
      <w:r>
        <w:rPr>
          <w:sz w:val="24"/>
          <w:szCs w:val="24"/>
        </w:rPr>
        <w:t>, ГОСТ 34.201–89, ГОСТ 27300-87, ГОСТ 2.601-2013 по монтажу, обеспечению правильной и безопасной эксплуатации, технического обслуживания поставляемой продукции.</w:t>
      </w:r>
    </w:p>
    <w:p w:rsidR="003F259E" w:rsidRDefault="003F259E" w:rsidP="003F259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3F259E" w:rsidRDefault="003F259E" w:rsidP="003F259E">
      <w:pPr>
        <w:pStyle w:val="ad"/>
        <w:numPr>
          <w:ilvl w:val="0"/>
          <w:numId w:val="20"/>
        </w:numPr>
        <w:tabs>
          <w:tab w:val="left" w:pos="1134"/>
        </w:tabs>
        <w:spacing w:line="276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Правила приемки продукции.</w:t>
      </w:r>
    </w:p>
    <w:p w:rsidR="003F259E" w:rsidRDefault="003F259E" w:rsidP="003F259E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bookmarkStart w:id="1" w:name="_GoBack"/>
      <w:bookmarkEnd w:id="1"/>
      <w:r>
        <w:rPr>
          <w:szCs w:val="24"/>
        </w:rPr>
        <w:t xml:space="preserve">Каждая партия продукции должна пройти входной контроль, осуществляемый представителями филиалов </w:t>
      </w:r>
      <w:r w:rsidR="006B36A1">
        <w:rPr>
          <w:szCs w:val="24"/>
        </w:rPr>
        <w:t>ПАО</w:t>
      </w:r>
      <w:r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3F259E" w:rsidRDefault="003F259E" w:rsidP="003F259E">
      <w:pPr>
        <w:pStyle w:val="ad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F259E" w:rsidRDefault="003F259E" w:rsidP="003F259E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3F259E" w:rsidRDefault="003F259E" w:rsidP="003F259E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3F259E" w:rsidRDefault="003F259E" w:rsidP="003F259E">
      <w:pPr>
        <w:ind w:left="709"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________________________________________/__________________/________________                                                                                                                        </w:t>
      </w:r>
    </w:p>
    <w:p w:rsidR="003F259E" w:rsidRDefault="003F259E" w:rsidP="003F259E">
      <w:pPr>
        <w:ind w:left="709" w:firstLine="0"/>
        <w:rPr>
          <w:color w:val="00B0F0"/>
          <w:sz w:val="22"/>
          <w:szCs w:val="22"/>
        </w:rPr>
      </w:pPr>
      <w:r>
        <w:rPr>
          <w:sz w:val="22"/>
          <w:szCs w:val="22"/>
        </w:rPr>
        <w:t xml:space="preserve">                                      должность                                                     подпись                       Фамилия И.О.         </w:t>
      </w:r>
    </w:p>
    <w:p w:rsidR="008A5CA5" w:rsidRPr="003F259E" w:rsidRDefault="008A5CA5" w:rsidP="003F259E">
      <w:pPr>
        <w:pStyle w:val="ad"/>
        <w:tabs>
          <w:tab w:val="left" w:pos="1134"/>
        </w:tabs>
        <w:ind w:left="0" w:firstLine="0"/>
        <w:rPr>
          <w:sz w:val="24"/>
          <w:szCs w:val="24"/>
        </w:rPr>
      </w:pPr>
    </w:p>
    <w:sectPr w:rsidR="008A5CA5" w:rsidRPr="003F259E" w:rsidSect="00BE544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B4B" w:rsidRDefault="00A00B4B">
      <w:r>
        <w:separator/>
      </w:r>
    </w:p>
  </w:endnote>
  <w:endnote w:type="continuationSeparator" w:id="0">
    <w:p w:rsidR="00A00B4B" w:rsidRDefault="00A00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6A1" w:rsidRDefault="006B36A1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6A1" w:rsidRDefault="006B36A1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6A1" w:rsidRDefault="006B36A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B4B" w:rsidRDefault="00A00B4B">
      <w:r>
        <w:separator/>
      </w:r>
    </w:p>
  </w:footnote>
  <w:footnote w:type="continuationSeparator" w:id="0">
    <w:p w:rsidR="00A00B4B" w:rsidRDefault="00A00B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35C" w:rsidRDefault="0066235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66235C" w:rsidRDefault="0066235C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6A1" w:rsidRDefault="006B36A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6A1" w:rsidRDefault="006B36A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0D20643"/>
    <w:multiLevelType w:val="multilevel"/>
    <w:tmpl w:val="21CABB3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</w:lvl>
    <w:lvl w:ilvl="3">
      <w:start w:val="1"/>
      <w:numFmt w:val="decimal"/>
      <w:isLgl/>
      <w:lvlText w:val="%1.%2.%3.%4."/>
      <w:lvlJc w:val="left"/>
      <w:pPr>
        <w:ind w:left="0" w:firstLine="709"/>
      </w:pPr>
    </w:lvl>
    <w:lvl w:ilvl="4">
      <w:start w:val="1"/>
      <w:numFmt w:val="decimal"/>
      <w:isLgl/>
      <w:lvlText w:val="%1.%2.%3.%4.%5."/>
      <w:lvlJc w:val="left"/>
      <w:pPr>
        <w:ind w:left="0" w:firstLine="709"/>
      </w:p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abstractNum w:abstractNumId="10">
    <w:nsid w:val="432C4066"/>
    <w:multiLevelType w:val="multilevel"/>
    <w:tmpl w:val="645EF96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5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2"/>
  </w:num>
  <w:num w:numId="5">
    <w:abstractNumId w:val="11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5"/>
  </w:num>
  <w:num w:numId="11">
    <w:abstractNumId w:val="8"/>
  </w:num>
  <w:num w:numId="12">
    <w:abstractNumId w:val="13"/>
  </w:num>
  <w:num w:numId="13">
    <w:abstractNumId w:val="5"/>
  </w:num>
  <w:num w:numId="14">
    <w:abstractNumId w:val="14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2C6E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5179"/>
    <w:rsid w:val="00035912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DD6"/>
    <w:rsid w:val="00057FBD"/>
    <w:rsid w:val="000630F6"/>
    <w:rsid w:val="00071958"/>
    <w:rsid w:val="0007491B"/>
    <w:rsid w:val="000808BE"/>
    <w:rsid w:val="00080B6B"/>
    <w:rsid w:val="00080C4E"/>
    <w:rsid w:val="000844E3"/>
    <w:rsid w:val="00084847"/>
    <w:rsid w:val="000858AE"/>
    <w:rsid w:val="00085DAC"/>
    <w:rsid w:val="00093393"/>
    <w:rsid w:val="00094AC3"/>
    <w:rsid w:val="000961A3"/>
    <w:rsid w:val="00097235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1091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57DE"/>
    <w:rsid w:val="00136404"/>
    <w:rsid w:val="0013751A"/>
    <w:rsid w:val="00141439"/>
    <w:rsid w:val="00141D09"/>
    <w:rsid w:val="00143107"/>
    <w:rsid w:val="00143A50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2FC8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D2559"/>
    <w:rsid w:val="001D5971"/>
    <w:rsid w:val="001D5D1C"/>
    <w:rsid w:val="001E319B"/>
    <w:rsid w:val="001E4004"/>
    <w:rsid w:val="001E634A"/>
    <w:rsid w:val="001E6D26"/>
    <w:rsid w:val="001F090B"/>
    <w:rsid w:val="001F19B0"/>
    <w:rsid w:val="001F5706"/>
    <w:rsid w:val="001F6CEB"/>
    <w:rsid w:val="001F78FD"/>
    <w:rsid w:val="002037CA"/>
    <w:rsid w:val="00205786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55D9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B26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22A1"/>
    <w:rsid w:val="002D5C5F"/>
    <w:rsid w:val="002D5E88"/>
    <w:rsid w:val="002D7597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352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3334"/>
    <w:rsid w:val="0035538F"/>
    <w:rsid w:val="00355F50"/>
    <w:rsid w:val="00360045"/>
    <w:rsid w:val="00360691"/>
    <w:rsid w:val="00360C6B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0E9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259E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238C"/>
    <w:rsid w:val="00424173"/>
    <w:rsid w:val="00426525"/>
    <w:rsid w:val="00426960"/>
    <w:rsid w:val="00426C7D"/>
    <w:rsid w:val="004272B5"/>
    <w:rsid w:val="00430179"/>
    <w:rsid w:val="0043338D"/>
    <w:rsid w:val="00435F58"/>
    <w:rsid w:val="00437205"/>
    <w:rsid w:val="0043769D"/>
    <w:rsid w:val="00437D8C"/>
    <w:rsid w:val="00440791"/>
    <w:rsid w:val="00440D61"/>
    <w:rsid w:val="00440D8B"/>
    <w:rsid w:val="0044147D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60AA5"/>
    <w:rsid w:val="00460E85"/>
    <w:rsid w:val="00462569"/>
    <w:rsid w:val="00462826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5517"/>
    <w:rsid w:val="004C59DF"/>
    <w:rsid w:val="004C5D8F"/>
    <w:rsid w:val="004C734A"/>
    <w:rsid w:val="004D02AE"/>
    <w:rsid w:val="004D0593"/>
    <w:rsid w:val="004D1FC6"/>
    <w:rsid w:val="004D2AE3"/>
    <w:rsid w:val="004D39B7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281"/>
    <w:rsid w:val="00505047"/>
    <w:rsid w:val="005075B6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0F"/>
    <w:rsid w:val="005300CC"/>
    <w:rsid w:val="005308BD"/>
    <w:rsid w:val="005308BF"/>
    <w:rsid w:val="005313A8"/>
    <w:rsid w:val="00531D00"/>
    <w:rsid w:val="00531EF7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5191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30A8"/>
    <w:rsid w:val="00563F7B"/>
    <w:rsid w:val="0056580D"/>
    <w:rsid w:val="00567774"/>
    <w:rsid w:val="00567CD4"/>
    <w:rsid w:val="0057500D"/>
    <w:rsid w:val="00577D10"/>
    <w:rsid w:val="0058183F"/>
    <w:rsid w:val="005818D1"/>
    <w:rsid w:val="00581AE8"/>
    <w:rsid w:val="00581D2D"/>
    <w:rsid w:val="00581E02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02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65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16FDF"/>
    <w:rsid w:val="00620978"/>
    <w:rsid w:val="00622474"/>
    <w:rsid w:val="00622D61"/>
    <w:rsid w:val="00622E6C"/>
    <w:rsid w:val="00624170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F70"/>
    <w:rsid w:val="00650FF3"/>
    <w:rsid w:val="006512FD"/>
    <w:rsid w:val="00651664"/>
    <w:rsid w:val="00652856"/>
    <w:rsid w:val="00655579"/>
    <w:rsid w:val="00655F3A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965"/>
    <w:rsid w:val="00676792"/>
    <w:rsid w:val="006806A9"/>
    <w:rsid w:val="00681C28"/>
    <w:rsid w:val="006837DC"/>
    <w:rsid w:val="006841FC"/>
    <w:rsid w:val="0069133E"/>
    <w:rsid w:val="00691E00"/>
    <w:rsid w:val="00696EAC"/>
    <w:rsid w:val="00697D58"/>
    <w:rsid w:val="006A2126"/>
    <w:rsid w:val="006A383F"/>
    <w:rsid w:val="006A4E1A"/>
    <w:rsid w:val="006A7360"/>
    <w:rsid w:val="006B1281"/>
    <w:rsid w:val="006B1836"/>
    <w:rsid w:val="006B1DEF"/>
    <w:rsid w:val="006B2F64"/>
    <w:rsid w:val="006B36A1"/>
    <w:rsid w:val="006B4A0A"/>
    <w:rsid w:val="006B4B4D"/>
    <w:rsid w:val="006B64A3"/>
    <w:rsid w:val="006B7AFA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35C5"/>
    <w:rsid w:val="006F5D72"/>
    <w:rsid w:val="006F6D72"/>
    <w:rsid w:val="006F703C"/>
    <w:rsid w:val="006F7734"/>
    <w:rsid w:val="007008F3"/>
    <w:rsid w:val="00702AB3"/>
    <w:rsid w:val="007036ED"/>
    <w:rsid w:val="00704E3C"/>
    <w:rsid w:val="00704EE1"/>
    <w:rsid w:val="00705999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6BDA"/>
    <w:rsid w:val="00767806"/>
    <w:rsid w:val="00770193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880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6A6"/>
    <w:rsid w:val="008561B8"/>
    <w:rsid w:val="008574C3"/>
    <w:rsid w:val="00857D4B"/>
    <w:rsid w:val="00860D43"/>
    <w:rsid w:val="0086167B"/>
    <w:rsid w:val="00865492"/>
    <w:rsid w:val="008656B8"/>
    <w:rsid w:val="008667B2"/>
    <w:rsid w:val="00866AD0"/>
    <w:rsid w:val="0087122F"/>
    <w:rsid w:val="008727FA"/>
    <w:rsid w:val="0087407B"/>
    <w:rsid w:val="008740B4"/>
    <w:rsid w:val="0087433A"/>
    <w:rsid w:val="0087572B"/>
    <w:rsid w:val="0087768B"/>
    <w:rsid w:val="008805F0"/>
    <w:rsid w:val="0088194F"/>
    <w:rsid w:val="00881BE6"/>
    <w:rsid w:val="008832E3"/>
    <w:rsid w:val="00883781"/>
    <w:rsid w:val="00884BC3"/>
    <w:rsid w:val="00886C0C"/>
    <w:rsid w:val="008874CF"/>
    <w:rsid w:val="008922ED"/>
    <w:rsid w:val="00892A49"/>
    <w:rsid w:val="00892C4C"/>
    <w:rsid w:val="00894850"/>
    <w:rsid w:val="00894B5E"/>
    <w:rsid w:val="008A0375"/>
    <w:rsid w:val="008A2574"/>
    <w:rsid w:val="008A384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240E"/>
    <w:rsid w:val="008D35FD"/>
    <w:rsid w:val="008D3ED5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34D0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1E96"/>
    <w:rsid w:val="009F233B"/>
    <w:rsid w:val="009F3FFE"/>
    <w:rsid w:val="009F4485"/>
    <w:rsid w:val="009F46FA"/>
    <w:rsid w:val="009F65EF"/>
    <w:rsid w:val="009F6F23"/>
    <w:rsid w:val="009F782A"/>
    <w:rsid w:val="009F7A48"/>
    <w:rsid w:val="00A00B4B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2C8"/>
    <w:rsid w:val="00A40BAC"/>
    <w:rsid w:val="00A420E1"/>
    <w:rsid w:val="00A42D66"/>
    <w:rsid w:val="00A4321E"/>
    <w:rsid w:val="00A501FF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429"/>
    <w:rsid w:val="00A65193"/>
    <w:rsid w:val="00A66C81"/>
    <w:rsid w:val="00A66CCC"/>
    <w:rsid w:val="00A67B38"/>
    <w:rsid w:val="00A70A4F"/>
    <w:rsid w:val="00A72317"/>
    <w:rsid w:val="00A72AB4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52F6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681E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155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50BB5"/>
    <w:rsid w:val="00B51EB6"/>
    <w:rsid w:val="00B54E2D"/>
    <w:rsid w:val="00B55DE6"/>
    <w:rsid w:val="00B57303"/>
    <w:rsid w:val="00B578F2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9E8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726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4521"/>
    <w:rsid w:val="00BD634D"/>
    <w:rsid w:val="00BD705D"/>
    <w:rsid w:val="00BE0260"/>
    <w:rsid w:val="00BE2C21"/>
    <w:rsid w:val="00BE3234"/>
    <w:rsid w:val="00BE3435"/>
    <w:rsid w:val="00BE5448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187"/>
    <w:rsid w:val="00C30D0D"/>
    <w:rsid w:val="00C33C85"/>
    <w:rsid w:val="00C351A7"/>
    <w:rsid w:val="00C3560E"/>
    <w:rsid w:val="00C409DF"/>
    <w:rsid w:val="00C40B77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6599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6834"/>
    <w:rsid w:val="00D205AD"/>
    <w:rsid w:val="00D22684"/>
    <w:rsid w:val="00D22D53"/>
    <w:rsid w:val="00D22DA1"/>
    <w:rsid w:val="00D22ED3"/>
    <w:rsid w:val="00D23A8B"/>
    <w:rsid w:val="00D24F33"/>
    <w:rsid w:val="00D250F4"/>
    <w:rsid w:val="00D256BE"/>
    <w:rsid w:val="00D3021A"/>
    <w:rsid w:val="00D319A1"/>
    <w:rsid w:val="00D33EC1"/>
    <w:rsid w:val="00D362F5"/>
    <w:rsid w:val="00D37612"/>
    <w:rsid w:val="00D378AA"/>
    <w:rsid w:val="00D37B52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4A4F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39A2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D7ECC"/>
    <w:rsid w:val="00DE0140"/>
    <w:rsid w:val="00DE1980"/>
    <w:rsid w:val="00DE1D88"/>
    <w:rsid w:val="00DE1FF7"/>
    <w:rsid w:val="00DE44FB"/>
    <w:rsid w:val="00DE472E"/>
    <w:rsid w:val="00DE5A24"/>
    <w:rsid w:val="00DF0350"/>
    <w:rsid w:val="00DF09EA"/>
    <w:rsid w:val="00DF0DBF"/>
    <w:rsid w:val="00DF3243"/>
    <w:rsid w:val="00DF333D"/>
    <w:rsid w:val="00DF42F5"/>
    <w:rsid w:val="00DF43F1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461AF"/>
    <w:rsid w:val="00E4738C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65572"/>
    <w:rsid w:val="00E70CC7"/>
    <w:rsid w:val="00E71B41"/>
    <w:rsid w:val="00E72F63"/>
    <w:rsid w:val="00E7420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290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3D1E"/>
    <w:rsid w:val="00F157C9"/>
    <w:rsid w:val="00F15B24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FBB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2B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5F7D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1036"/>
    <w:rsid w:val="00FD44AD"/>
    <w:rsid w:val="00FD5799"/>
    <w:rsid w:val="00FE020F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1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E380B-5325-4BC6-B89C-49130BEAD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4F883B-9D4F-450D-8890-A906C463ED61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D8331AC-64B3-4806-A48D-F79689B2EE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13EA1C-8307-43AD-9E74-17722FD0DF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9A00241C-8335-4560-9A62-296796572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949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Костин Андрей Вячеславович</cp:lastModifiedBy>
  <cp:revision>2</cp:revision>
  <cp:lastPrinted>2010-09-30T14:29:00Z</cp:lastPrinted>
  <dcterms:created xsi:type="dcterms:W3CDTF">2016-09-26T08:12:00Z</dcterms:created>
  <dcterms:modified xsi:type="dcterms:W3CDTF">2016-09-26T08:12:00Z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